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37C" w:rsidRPr="00BF50ED" w:rsidRDefault="006A037C" w:rsidP="006A037C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7831B8">
            <w:rPr>
              <w:b/>
              <w:sz w:val="32"/>
              <w:szCs w:val="32"/>
            </w:rPr>
            <w:t>4</w:t>
          </w:r>
        </w:sdtContent>
      </w:sdt>
    </w:p>
    <w:p w:rsidR="007D30A7" w:rsidRDefault="008F7D3F">
      <w:pPr>
        <w:jc w:val="center"/>
        <w:rPr>
          <w:b/>
          <w:sz w:val="20"/>
          <w:szCs w:val="20"/>
        </w:rPr>
      </w:pPr>
      <w:ins w:id="0" w:author="Autor">
        <w:r>
          <w:rPr>
            <w:b/>
            <w:sz w:val="20"/>
            <w:szCs w:val="20"/>
          </w:rPr>
          <w:t>(Úprava textu k Metodickému výkladu CKO č. 7)</w:t>
        </w:r>
      </w:ins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  <w:bookmarkStart w:id="1" w:name="_GoBack"/>
            <w:bookmarkEnd w:id="1"/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6A037C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8B059F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30DABEB645A443FB0B163D025F5AEDE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7831B8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8-10-3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7831B8" w:rsidP="003008E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31.10.2018</w:t>
                </w:r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59F" w:rsidRDefault="008B059F">
      <w:r>
        <w:separator/>
      </w:r>
    </w:p>
  </w:endnote>
  <w:endnote w:type="continuationSeparator" w:id="0">
    <w:p w:rsidR="008B059F" w:rsidRDefault="008B0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62" w:rsidRDefault="00595B6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57DF3B5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8F7D3F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62" w:rsidRDefault="00595B6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59F" w:rsidRDefault="008B059F">
      <w:r>
        <w:separator/>
      </w:r>
    </w:p>
  </w:footnote>
  <w:footnote w:type="continuationSeparator" w:id="0">
    <w:p w:rsidR="008B059F" w:rsidRDefault="008B0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62" w:rsidRDefault="00595B6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9BE936" wp14:editId="544E73C3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6FD6B8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18-10-31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7831B8" w:rsidP="00507A41">
        <w:pPr>
          <w:pStyle w:val="Hlavika"/>
          <w:jc w:val="right"/>
        </w:pPr>
        <w:r>
          <w:rPr>
            <w:szCs w:val="20"/>
          </w:rPr>
          <w:t>31.10.2018</w:t>
        </w:r>
      </w:p>
    </w:sdtContent>
  </w:sdt>
  <w:p w:rsidR="007D30A7" w:rsidRDefault="007D30A7">
    <w:pPr>
      <w:pStyle w:val="Hlavika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B62" w:rsidRDefault="00595B6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A7"/>
    <w:rsid w:val="0005236E"/>
    <w:rsid w:val="00125FF3"/>
    <w:rsid w:val="003008E0"/>
    <w:rsid w:val="003052AA"/>
    <w:rsid w:val="003853F3"/>
    <w:rsid w:val="00413490"/>
    <w:rsid w:val="00424DE8"/>
    <w:rsid w:val="004B4618"/>
    <w:rsid w:val="00507A41"/>
    <w:rsid w:val="00595B62"/>
    <w:rsid w:val="005B4813"/>
    <w:rsid w:val="006A037C"/>
    <w:rsid w:val="007831B8"/>
    <w:rsid w:val="00784514"/>
    <w:rsid w:val="00787AED"/>
    <w:rsid w:val="007D30A7"/>
    <w:rsid w:val="008041CD"/>
    <w:rsid w:val="00874317"/>
    <w:rsid w:val="008809FB"/>
    <w:rsid w:val="008B059F"/>
    <w:rsid w:val="008E6BB8"/>
    <w:rsid w:val="008F7D3F"/>
    <w:rsid w:val="0093414A"/>
    <w:rsid w:val="0094694B"/>
    <w:rsid w:val="00956DE1"/>
    <w:rsid w:val="00A614D5"/>
    <w:rsid w:val="00AF4BF5"/>
    <w:rsid w:val="00B0668D"/>
    <w:rsid w:val="00B74E02"/>
    <w:rsid w:val="00BE1DD1"/>
    <w:rsid w:val="00CA1AE6"/>
    <w:rsid w:val="00D42063"/>
    <w:rsid w:val="00D478A9"/>
    <w:rsid w:val="00D876CB"/>
    <w:rsid w:val="00DF0A4B"/>
    <w:rsid w:val="00F2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320F64"/>
    <w:rsid w:val="003732DC"/>
    <w:rsid w:val="00381472"/>
    <w:rsid w:val="00524C84"/>
    <w:rsid w:val="00652FB2"/>
    <w:rsid w:val="00947CB2"/>
    <w:rsid w:val="00965220"/>
    <w:rsid w:val="009D7A2B"/>
    <w:rsid w:val="00B5018E"/>
    <w:rsid w:val="00B82C0C"/>
    <w:rsid w:val="00BF72A4"/>
    <w:rsid w:val="00C8423B"/>
    <w:rsid w:val="00CF1D8C"/>
    <w:rsid w:val="00D25BF2"/>
    <w:rsid w:val="00E60AFB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732D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3732D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62EA5-DBE5-4C1C-97E5-7EEDAE3F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2018-04-27T12:58:00Z</dcterms:created>
  <dcterms:modified xsi:type="dcterms:W3CDTF">2019-02-06T12:34:00Z</dcterms:modified>
</cp:coreProperties>
</file>